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93" w:rsidRPr="004D3DBE" w:rsidRDefault="005D5193" w:rsidP="00646F60">
      <w:pPr>
        <w:rPr>
          <w:ins w:id="0" w:author="Author"/>
          <w:rFonts w:ascii="Times Roman" w:hAnsi="Times Roman"/>
          <w:b/>
          <w:bCs/>
          <w:sz w:val="20"/>
          <w:szCs w:val="20"/>
          <w:lang w:val="en-US"/>
          <w:rPrChange w:id="1" w:author="Author">
            <w:rPr>
              <w:ins w:id="2" w:author="Author"/>
              <w:rFonts w:ascii="Times Roman" w:hAnsi="Times Roman"/>
              <w:bCs/>
              <w:sz w:val="20"/>
              <w:szCs w:val="20"/>
              <w:lang w:val="en-US"/>
            </w:rPr>
          </w:rPrChange>
        </w:rPr>
      </w:pPr>
      <w:bookmarkStart w:id="3" w:name="_GoBack"/>
      <w:bookmarkEnd w:id="3"/>
      <w:ins w:id="4" w:author="Author">
        <w:r w:rsidRPr="004D3DBE">
          <w:rPr>
            <w:rFonts w:ascii="Times Roman" w:hAnsi="Times Roman"/>
            <w:b/>
            <w:bCs/>
            <w:sz w:val="20"/>
            <w:szCs w:val="20"/>
            <w:lang w:val="en-US"/>
            <w:rPrChange w:id="5" w:author="Author">
              <w:rPr>
                <w:rFonts w:ascii="Times Roman" w:hAnsi="Times Roman"/>
                <w:bCs/>
                <w:sz w:val="20"/>
                <w:szCs w:val="20"/>
                <w:lang w:val="en-US"/>
              </w:rPr>
            </w:rPrChange>
          </w:rPr>
          <w:t>Annex II</w:t>
        </w:r>
      </w:ins>
    </w:p>
    <w:p w:rsidR="003F3DCC" w:rsidRPr="004D3DBE" w:rsidRDefault="001248FD" w:rsidP="00646F60">
      <w:pPr>
        <w:rPr>
          <w:rFonts w:ascii="Times Roman" w:hAnsi="Times Roman"/>
          <w:b/>
          <w:sz w:val="20"/>
          <w:szCs w:val="20"/>
          <w:lang w:val="en-GB"/>
          <w:rPrChange w:id="6" w:author="Author">
            <w:rPr>
              <w:lang w:val="en-GB"/>
            </w:rPr>
          </w:rPrChange>
        </w:rPr>
      </w:pPr>
      <w:r w:rsidRPr="004D3DBE">
        <w:rPr>
          <w:rFonts w:ascii="Times Roman" w:hAnsi="Times Roman"/>
          <w:b/>
          <w:bCs/>
          <w:sz w:val="20"/>
          <w:szCs w:val="20"/>
          <w:lang w:val="en-US"/>
          <w:rPrChange w:id="7" w:author="Author">
            <w:rPr>
              <w:bCs/>
              <w:lang w:val="en-US"/>
            </w:rPr>
          </w:rPrChange>
        </w:rPr>
        <w:t>S.22.0</w:t>
      </w:r>
      <w:r w:rsidR="00FF105C" w:rsidRPr="004D3DBE">
        <w:rPr>
          <w:rFonts w:ascii="Times Roman" w:hAnsi="Times Roman"/>
          <w:b/>
          <w:bCs/>
          <w:sz w:val="20"/>
          <w:szCs w:val="20"/>
          <w:lang w:val="en-US"/>
          <w:rPrChange w:id="8" w:author="Author">
            <w:rPr>
              <w:bCs/>
              <w:lang w:val="en-US"/>
            </w:rPr>
          </w:rPrChange>
        </w:rPr>
        <w:t>4</w:t>
      </w:r>
      <w:r w:rsidR="003F3DCC" w:rsidRPr="004D3DBE">
        <w:rPr>
          <w:rFonts w:ascii="Times Roman" w:hAnsi="Times Roman"/>
          <w:b/>
          <w:bCs/>
          <w:sz w:val="20"/>
          <w:szCs w:val="20"/>
          <w:lang w:val="en-US"/>
          <w:rPrChange w:id="9" w:author="Author">
            <w:rPr>
              <w:bCs/>
              <w:lang w:val="en-US"/>
            </w:rPr>
          </w:rPrChange>
        </w:rPr>
        <w:t xml:space="preserve"> – </w:t>
      </w:r>
      <w:r w:rsidRPr="004D3DBE">
        <w:rPr>
          <w:rFonts w:ascii="Times Roman" w:hAnsi="Times Roman"/>
          <w:b/>
          <w:sz w:val="20"/>
          <w:szCs w:val="20"/>
          <w:lang w:val="en-GB"/>
          <w:rPrChange w:id="10" w:author="Author">
            <w:rPr>
              <w:lang w:val="en-GB"/>
            </w:rPr>
          </w:rPrChange>
        </w:rPr>
        <w:t>Information on the transitional on interest rates calculation</w:t>
      </w:r>
    </w:p>
    <w:p w:rsidR="003F3DCC" w:rsidRDefault="003F3DCC" w:rsidP="003F3DCC">
      <w:pPr>
        <w:rPr>
          <w:rFonts w:ascii="Times New Roman" w:hAnsi="Times New Roman" w:cs="Times New Roman"/>
          <w:b/>
          <w:bCs/>
          <w:sz w:val="20"/>
          <w:szCs w:val="20"/>
          <w:lang w:val="en-US"/>
        </w:rPr>
      </w:pPr>
      <w:r w:rsidRPr="009D573F">
        <w:rPr>
          <w:rFonts w:ascii="Times New Roman" w:hAnsi="Times New Roman" w:cs="Times New Roman"/>
          <w:b/>
          <w:bCs/>
          <w:sz w:val="20"/>
          <w:szCs w:val="20"/>
          <w:lang w:val="en-US"/>
        </w:rPr>
        <w:t>General comments:</w:t>
      </w:r>
    </w:p>
    <w:p w:rsidR="00FF105C" w:rsidRPr="00587A9E" w:rsidRDefault="00FF105C" w:rsidP="00FF105C">
      <w:pPr>
        <w:jc w:val="both"/>
        <w:rPr>
          <w:rFonts w:ascii="Times New Roman" w:hAnsi="Times New Roman" w:cs="Times New Roman"/>
          <w:sz w:val="20"/>
          <w:szCs w:val="20"/>
          <w:lang w:val="en-GB"/>
        </w:rPr>
      </w:pPr>
      <w:r w:rsidRPr="00587A9E">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F105C" w:rsidRDefault="00FF105C" w:rsidP="00FF105C">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A6596A" w:rsidRDefault="00A6596A" w:rsidP="004D3DBE">
      <w:pPr>
        <w:jc w:val="both"/>
        <w:rPr>
          <w:ins w:id="11" w:author="Author"/>
          <w:rFonts w:ascii="Times New Roman" w:hAnsi="Times New Roman" w:cs="Times New Roman"/>
          <w:sz w:val="20"/>
          <w:szCs w:val="20"/>
          <w:lang w:val="en-GB"/>
        </w:rPr>
        <w:pPrChange w:id="12" w:author="Author">
          <w:pPr/>
        </w:pPrChange>
      </w:pPr>
      <w:r w:rsidRPr="00A6596A">
        <w:rPr>
          <w:rFonts w:ascii="Times New Roman" w:hAnsi="Times New Roman" w:cs="Times New Roman"/>
          <w:bCs/>
          <w:sz w:val="20"/>
          <w:szCs w:val="20"/>
          <w:lang w:val="en-US"/>
        </w:rPr>
        <w:t xml:space="preserve">This template shall be reported by currency for </w:t>
      </w:r>
      <w:r w:rsidRPr="00B8144E">
        <w:rPr>
          <w:rFonts w:ascii="Times New Roman" w:hAnsi="Times New Roman" w:cs="Times New Roman"/>
          <w:sz w:val="20"/>
          <w:szCs w:val="20"/>
          <w:lang w:val="en-GB"/>
        </w:rPr>
        <w:t>which the transitional on interest rate is applied.</w:t>
      </w:r>
      <w:ins w:id="13" w:author="Author">
        <w:r w:rsidR="008D3289">
          <w:rPr>
            <w:rFonts w:ascii="Times New Roman" w:hAnsi="Times New Roman" w:cs="Times New Roman"/>
            <w:sz w:val="20"/>
            <w:szCs w:val="20"/>
            <w:lang w:val="en-GB"/>
          </w:rPr>
          <w:t xml:space="preserve"> When filling C0020 only </w:t>
        </w:r>
        <w:r w:rsidR="008D3289" w:rsidRPr="004D3DBE">
          <w:rPr>
            <w:rFonts w:ascii="Times New Roman" w:hAnsi="Times New Roman" w:cs="Times New Roman"/>
            <w:sz w:val="20"/>
            <w:szCs w:val="20"/>
            <w:lang w:val="en-GB"/>
            <w:rPrChange w:id="14" w:author="Author">
              <w:rPr>
                <w:rFonts w:ascii="Times New Roman" w:hAnsi="Times New Roman" w:cs="Times New Roman"/>
                <w:iCs/>
                <w:color w:val="FF0000"/>
                <w:lang w:val="en-US"/>
              </w:rPr>
            </w:rPrChange>
          </w:rPr>
          <w:t>the guaranteed Best Estimate of obligations stemming from products providing a guaranteed rate shall be considered. The Future Discr</w:t>
        </w:r>
        <w:del w:id="15" w:author="Author">
          <w:r w:rsidR="008D3289" w:rsidRPr="004D3DBE" w:rsidDel="00673EE7">
            <w:rPr>
              <w:rFonts w:ascii="Times New Roman" w:hAnsi="Times New Roman" w:cs="Times New Roman"/>
              <w:sz w:val="20"/>
              <w:szCs w:val="20"/>
              <w:lang w:val="en-GB"/>
              <w:rPrChange w:id="16" w:author="Author">
                <w:rPr>
                  <w:rFonts w:ascii="Times New Roman" w:hAnsi="Times New Roman" w:cs="Times New Roman"/>
                  <w:iCs/>
                  <w:color w:val="FF0000"/>
                  <w:lang w:val="en-US"/>
                </w:rPr>
              </w:rPrChange>
            </w:rPr>
            <w:delText>i</w:delText>
          </w:r>
        </w:del>
        <w:r w:rsidR="00673EE7">
          <w:rPr>
            <w:rFonts w:ascii="Times New Roman" w:hAnsi="Times New Roman" w:cs="Times New Roman"/>
            <w:sz w:val="20"/>
            <w:szCs w:val="20"/>
            <w:lang w:val="en-GB"/>
          </w:rPr>
          <w:t>e</w:t>
        </w:r>
        <w:r w:rsidR="008D3289" w:rsidRPr="004D3DBE">
          <w:rPr>
            <w:rFonts w:ascii="Times New Roman" w:hAnsi="Times New Roman" w:cs="Times New Roman"/>
            <w:sz w:val="20"/>
            <w:szCs w:val="20"/>
            <w:lang w:val="en-GB"/>
            <w:rPrChange w:id="17" w:author="Author">
              <w:rPr>
                <w:rFonts w:ascii="Times New Roman" w:hAnsi="Times New Roman" w:cs="Times New Roman"/>
                <w:iCs/>
                <w:color w:val="FF0000"/>
                <w:lang w:val="en-US"/>
              </w:rPr>
            </w:rPrChange>
          </w:rPr>
          <w:t xml:space="preserve">tionary Benefits should not be considered. </w:t>
        </w:r>
      </w:ins>
    </w:p>
    <w:p w:rsidR="008D3289" w:rsidRPr="004D3DBE" w:rsidRDefault="008D3289" w:rsidP="004D3DBE">
      <w:pPr>
        <w:jc w:val="both"/>
        <w:rPr>
          <w:rFonts w:ascii="Times New Roman" w:hAnsi="Times New Roman" w:cs="Times New Roman"/>
          <w:bCs/>
          <w:sz w:val="20"/>
          <w:szCs w:val="20"/>
          <w:lang w:val="en-GB"/>
          <w:rPrChange w:id="18" w:author="Author">
            <w:rPr>
              <w:rFonts w:ascii="Times New Roman" w:hAnsi="Times New Roman" w:cs="Times New Roman"/>
              <w:b/>
              <w:bCs/>
              <w:sz w:val="20"/>
              <w:szCs w:val="20"/>
              <w:lang w:val="en-GB"/>
            </w:rPr>
          </w:rPrChange>
        </w:rPr>
        <w:pPrChange w:id="19" w:author="Author">
          <w:pPr/>
        </w:pPrChange>
      </w:pPr>
      <w:ins w:id="20" w:author="Author">
        <w:r w:rsidRPr="004D3DBE">
          <w:rPr>
            <w:rFonts w:ascii="Times New Roman" w:hAnsi="Times New Roman" w:cs="Times New Roman"/>
            <w:bCs/>
            <w:sz w:val="20"/>
            <w:szCs w:val="20"/>
            <w:lang w:val="en-GB"/>
            <w:rPrChange w:id="21" w:author="Author">
              <w:rPr/>
            </w:rPrChange>
          </w:rPr>
          <w:t xml:space="preserve">The assessment to </w:t>
        </w:r>
        <w:r w:rsidRPr="008D3289">
          <w:rPr>
            <w:rFonts w:ascii="Times New Roman" w:hAnsi="Times New Roman" w:cs="Times New Roman"/>
            <w:bCs/>
            <w:sz w:val="20"/>
            <w:szCs w:val="20"/>
            <w:lang w:val="en-GB"/>
          </w:rPr>
          <w:t>distinguis</w:t>
        </w:r>
        <w:r>
          <w:rPr>
            <w:rFonts w:ascii="Times New Roman" w:hAnsi="Times New Roman" w:cs="Times New Roman"/>
            <w:bCs/>
            <w:sz w:val="20"/>
            <w:szCs w:val="20"/>
            <w:lang w:val="en-GB"/>
          </w:rPr>
          <w:t>h</w:t>
        </w:r>
        <w:r w:rsidRPr="004D3DBE">
          <w:rPr>
            <w:rFonts w:ascii="Times New Roman" w:hAnsi="Times New Roman" w:cs="Times New Roman"/>
            <w:bCs/>
            <w:sz w:val="20"/>
            <w:szCs w:val="20"/>
            <w:lang w:val="en-GB"/>
            <w:rPrChange w:id="22" w:author="Author">
              <w:rPr/>
            </w:rPrChange>
          </w:rPr>
          <w:t xml:space="preserve"> between the </w:t>
        </w:r>
        <w:proofErr w:type="gramStart"/>
        <w:r w:rsidRPr="004D3DBE">
          <w:rPr>
            <w:rFonts w:ascii="Times New Roman" w:hAnsi="Times New Roman" w:cs="Times New Roman"/>
            <w:bCs/>
            <w:sz w:val="20"/>
            <w:szCs w:val="20"/>
            <w:lang w:val="en-GB"/>
            <w:rPrChange w:id="23" w:author="Author">
              <w:rPr/>
            </w:rPrChange>
          </w:rPr>
          <w:t>Solvency</w:t>
        </w:r>
        <w:proofErr w:type="gramEnd"/>
        <w:r w:rsidRPr="004D3DBE">
          <w:rPr>
            <w:rFonts w:ascii="Times New Roman" w:hAnsi="Times New Roman" w:cs="Times New Roman"/>
            <w:bCs/>
            <w:sz w:val="20"/>
            <w:szCs w:val="20"/>
            <w:lang w:val="en-GB"/>
            <w:rPrChange w:id="24" w:author="Author">
              <w:rPr/>
            </w:rPrChange>
          </w:rPr>
          <w:t xml:space="preserve"> I interest rate </w:t>
        </w:r>
        <w:r>
          <w:rPr>
            <w:rFonts w:ascii="Times New Roman" w:hAnsi="Times New Roman" w:cs="Times New Roman"/>
            <w:bCs/>
            <w:sz w:val="20"/>
            <w:szCs w:val="20"/>
            <w:lang w:val="en-GB"/>
          </w:rPr>
          <w:t xml:space="preserve">intervals </w:t>
        </w:r>
        <w:r w:rsidRPr="004D3DBE">
          <w:rPr>
            <w:rFonts w:ascii="Times New Roman" w:hAnsi="Times New Roman" w:cs="Times New Roman"/>
            <w:bCs/>
            <w:sz w:val="20"/>
            <w:szCs w:val="20"/>
            <w:lang w:val="en-GB"/>
            <w:rPrChange w:id="25" w:author="Author">
              <w:rPr/>
            </w:rPrChange>
          </w:rPr>
          <w:t>might be done by Homogeneous Risk Groups</w:t>
        </w:r>
        <w:r>
          <w:rPr>
            <w:rFonts w:ascii="Times New Roman" w:hAnsi="Times New Roman" w:cs="Times New Roman"/>
            <w:bCs/>
            <w:sz w:val="20"/>
            <w:szCs w:val="20"/>
            <w:lang w:val="en-GB"/>
          </w:rPr>
          <w:t xml:space="preserve"> (HRG)</w:t>
        </w:r>
        <w:r w:rsidRPr="004D3DBE">
          <w:rPr>
            <w:rFonts w:ascii="Times New Roman" w:hAnsi="Times New Roman" w:cs="Times New Roman"/>
            <w:bCs/>
            <w:sz w:val="20"/>
            <w:szCs w:val="20"/>
            <w:lang w:val="en-GB"/>
            <w:rPrChange w:id="26" w:author="Author">
              <w:rPr/>
            </w:rPrChange>
          </w:rPr>
          <w:t>.</w:t>
        </w:r>
        <w:del w:id="27" w:author="Author">
          <w:r w:rsidRPr="004D3DBE" w:rsidDel="00673EE7">
            <w:rPr>
              <w:rFonts w:ascii="Times New Roman" w:hAnsi="Times New Roman" w:cs="Times New Roman"/>
              <w:bCs/>
              <w:sz w:val="20"/>
              <w:szCs w:val="20"/>
              <w:lang w:val="en-GB"/>
              <w:rPrChange w:id="28" w:author="Author">
                <w:rPr/>
              </w:rPrChange>
            </w:rPr>
            <w:delText xml:space="preserve"> To be considered within one HRG contracts should have similar interest rates, but in case of any difference an average may be used</w:delText>
          </w:r>
        </w:del>
        <w:r w:rsidRPr="004D3DBE">
          <w:rPr>
            <w:rFonts w:ascii="Times New Roman" w:hAnsi="Times New Roman" w:cs="Times New Roman"/>
            <w:bCs/>
            <w:sz w:val="20"/>
            <w:szCs w:val="20"/>
            <w:lang w:val="en-GB"/>
            <w:rPrChange w:id="29" w:author="Author">
              <w:rPr/>
            </w:rPrChange>
          </w:rPr>
          <w:t>.</w:t>
        </w:r>
      </w:ins>
    </w:p>
    <w:tbl>
      <w:tblPr>
        <w:tblStyle w:val="TableGrid"/>
        <w:tblW w:w="0" w:type="auto"/>
        <w:tblLook w:val="04A0" w:firstRow="1" w:lastRow="0" w:firstColumn="1" w:lastColumn="0" w:noHBand="0" w:noVBand="1"/>
      </w:tblPr>
      <w:tblGrid>
        <w:gridCol w:w="1639"/>
        <w:gridCol w:w="2673"/>
        <w:gridCol w:w="4408"/>
      </w:tblGrid>
      <w:tr w:rsidR="00020FC6" w:rsidRPr="00020FC6" w:rsidTr="00DB347E">
        <w:trPr>
          <w:trHeight w:val="289"/>
        </w:trPr>
        <w:tc>
          <w:tcPr>
            <w:tcW w:w="1639"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p>
        </w:tc>
        <w:tc>
          <w:tcPr>
            <w:tcW w:w="2673"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ITEM</w:t>
            </w:r>
          </w:p>
        </w:tc>
        <w:tc>
          <w:tcPr>
            <w:tcW w:w="4408"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INSTRUCTIONS</w:t>
            </w:r>
          </w:p>
        </w:tc>
      </w:tr>
      <w:tr w:rsidR="00A569C4" w:rsidRPr="00020FC6" w:rsidTr="00DB347E">
        <w:trPr>
          <w:trHeight w:val="458"/>
        </w:trPr>
        <w:tc>
          <w:tcPr>
            <w:tcW w:w="8720" w:type="dxa"/>
            <w:gridSpan w:val="3"/>
            <w:tcBorders>
              <w:top w:val="single" w:sz="4" w:space="0" w:color="auto"/>
              <w:left w:val="single" w:sz="4" w:space="0" w:color="auto"/>
              <w:right w:val="single" w:sz="4" w:space="0" w:color="auto"/>
            </w:tcBorders>
            <w:vAlign w:val="center"/>
          </w:tcPr>
          <w:p w:rsidR="00A569C4" w:rsidRPr="00587A9E" w:rsidRDefault="00A569C4" w:rsidP="00A6596A">
            <w:pPr>
              <w:rPr>
                <w:rFonts w:ascii="Times New Roman" w:hAnsi="Times New Roman" w:cs="Times New Roman"/>
                <w:b/>
                <w:sz w:val="20"/>
                <w:szCs w:val="20"/>
                <w:lang w:val="en-GB"/>
              </w:rPr>
            </w:pPr>
            <w:r w:rsidRPr="00587A9E">
              <w:rPr>
                <w:rFonts w:ascii="Times New Roman" w:hAnsi="Times New Roman" w:cs="Times New Roman"/>
                <w:b/>
                <w:sz w:val="20"/>
                <w:szCs w:val="20"/>
                <w:lang w:val="en-GB"/>
              </w:rPr>
              <w:t>Overall calculation of the transitional adjustment</w:t>
            </w:r>
          </w:p>
        </w:tc>
      </w:tr>
      <w:tr w:rsidR="00AE2123" w:rsidRPr="00D4609E" w:rsidTr="00587A9E">
        <w:tc>
          <w:tcPr>
            <w:tcW w:w="1639" w:type="dxa"/>
          </w:tcPr>
          <w:p w:rsidR="00AE2123" w:rsidRPr="009D573F" w:rsidRDefault="00AE212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p>
        </w:tc>
        <w:tc>
          <w:tcPr>
            <w:tcW w:w="2673" w:type="dxa"/>
          </w:tcPr>
          <w:p w:rsidR="00AE2123" w:rsidRPr="009D573F" w:rsidRDefault="00C71AC4">
            <w:pPr>
              <w:rPr>
                <w:rFonts w:ascii="Times New Roman" w:hAnsi="Times New Roman" w:cs="Times New Roman"/>
                <w:sz w:val="20"/>
                <w:szCs w:val="20"/>
                <w:lang w:val="en-GB"/>
              </w:rPr>
            </w:pPr>
            <w:r>
              <w:rPr>
                <w:rFonts w:ascii="Times New Roman" w:hAnsi="Times New Roman" w:cs="Times New Roman"/>
                <w:sz w:val="20"/>
                <w:szCs w:val="20"/>
                <w:lang w:val="en-GB"/>
              </w:rPr>
              <w:t>Currency</w:t>
            </w:r>
          </w:p>
        </w:tc>
        <w:tc>
          <w:tcPr>
            <w:tcW w:w="4408" w:type="dxa"/>
          </w:tcPr>
          <w:p w:rsidR="00AE2123" w:rsidRPr="00B8144E" w:rsidRDefault="00A6596A">
            <w:pPr>
              <w:rPr>
                <w:rFonts w:ascii="Times New Roman" w:hAnsi="Times New Roman" w:cs="Times New Roman"/>
                <w:sz w:val="20"/>
                <w:szCs w:val="20"/>
                <w:lang w:val="en-GB"/>
              </w:rPr>
            </w:pPr>
            <w:r w:rsidRPr="00B8144E">
              <w:rPr>
                <w:rFonts w:ascii="Times New Roman" w:hAnsi="Times New Roman" w:cs="Times New Roman"/>
                <w:sz w:val="20"/>
                <w:szCs w:val="20"/>
                <w:lang w:val="en-GB"/>
              </w:rPr>
              <w:t>Identify the ISO 4217 alphabetic code of each of the currency for which the transitional on interest rate is applied</w:t>
            </w:r>
            <w:r w:rsidR="003D4E26" w:rsidRPr="00B8144E">
              <w:rPr>
                <w:rFonts w:ascii="Times New Roman" w:hAnsi="Times New Roman" w:cs="Times New Roman"/>
                <w:sz w:val="20"/>
                <w:szCs w:val="20"/>
                <w:lang w:val="en-GB"/>
              </w:rPr>
              <w:t>.</w:t>
            </w:r>
          </w:p>
          <w:p w:rsidR="003D4E26" w:rsidRPr="00A6596A" w:rsidRDefault="003D4E26">
            <w:pPr>
              <w:rPr>
                <w:rFonts w:ascii="Times New Roman" w:hAnsi="Times New Roman" w:cs="Times New Roman"/>
                <w:sz w:val="20"/>
                <w:szCs w:val="20"/>
                <w:lang w:val="en-GB"/>
              </w:rPr>
            </w:pPr>
          </w:p>
        </w:tc>
      </w:tr>
      <w:tr w:rsidR="0083428C" w:rsidRPr="00D4609E" w:rsidTr="00587A9E">
        <w:tc>
          <w:tcPr>
            <w:tcW w:w="1639" w:type="dxa"/>
          </w:tcPr>
          <w:p w:rsidR="0083428C" w:rsidRPr="009D573F" w:rsidRDefault="0019474E">
            <w:pPr>
              <w:rPr>
                <w:rFonts w:ascii="Times New Roman" w:hAnsi="Times New Roman" w:cs="Times New Roman"/>
                <w:sz w:val="20"/>
                <w:szCs w:val="20"/>
                <w:lang w:val="en-US"/>
              </w:rPr>
            </w:pPr>
            <w:r>
              <w:rPr>
                <w:rFonts w:ascii="Times New Roman" w:hAnsi="Times New Roman" w:cs="Times New Roman"/>
                <w:sz w:val="20"/>
                <w:szCs w:val="20"/>
                <w:lang w:val="en-US"/>
              </w:rPr>
              <w:t>C00</w:t>
            </w:r>
            <w:r w:rsidR="00A4041B">
              <w:rPr>
                <w:rFonts w:ascii="Times New Roman" w:hAnsi="Times New Roman" w:cs="Times New Roman"/>
                <w:sz w:val="20"/>
                <w:szCs w:val="20"/>
                <w:lang w:val="en-US"/>
              </w:rPr>
              <w:t>1</w:t>
            </w:r>
            <w:r>
              <w:rPr>
                <w:rFonts w:ascii="Times New Roman" w:hAnsi="Times New Roman" w:cs="Times New Roman"/>
                <w:sz w:val="20"/>
                <w:szCs w:val="20"/>
                <w:lang w:val="en-US"/>
              </w:rPr>
              <w:t xml:space="preserve">0/R0010 </w:t>
            </w:r>
          </w:p>
        </w:tc>
        <w:tc>
          <w:tcPr>
            <w:tcW w:w="2673" w:type="dxa"/>
          </w:tcPr>
          <w:p w:rsidR="0083428C" w:rsidRPr="009D573F" w:rsidRDefault="00A569C4">
            <w:pPr>
              <w:rPr>
                <w:rFonts w:ascii="Times New Roman" w:hAnsi="Times New Roman" w:cs="Times New Roman"/>
                <w:sz w:val="20"/>
                <w:szCs w:val="20"/>
                <w:lang w:val="en-GB"/>
              </w:rPr>
            </w:pPr>
            <w:del w:id="30" w:author="Author">
              <w:r w:rsidRPr="00A569C4" w:rsidDel="00DB347E">
                <w:rPr>
                  <w:rFonts w:ascii="Times New Roman" w:hAnsi="Times New Roman" w:cs="Times New Roman"/>
                  <w:sz w:val="20"/>
                  <w:szCs w:val="20"/>
                  <w:lang w:val="en-GB"/>
                </w:rPr>
                <w:delText xml:space="preserve">Adjustment to risk free rate </w:delText>
              </w:r>
              <w:r w:rsidDel="00DB347E">
                <w:rPr>
                  <w:rFonts w:ascii="Times New Roman" w:hAnsi="Times New Roman" w:cs="Times New Roman"/>
                  <w:sz w:val="20"/>
                  <w:szCs w:val="20"/>
                  <w:lang w:val="en-GB"/>
                </w:rPr>
                <w:delText xml:space="preserve">- </w:delText>
              </w:r>
            </w:del>
            <w:r w:rsidR="00A4041B">
              <w:rPr>
                <w:rFonts w:ascii="Times New Roman" w:hAnsi="Times New Roman" w:cs="Times New Roman"/>
                <w:sz w:val="20"/>
                <w:szCs w:val="20"/>
                <w:lang w:val="en-GB"/>
              </w:rPr>
              <w:t>Solvency I interest rate</w:t>
            </w:r>
          </w:p>
        </w:tc>
        <w:tc>
          <w:tcPr>
            <w:tcW w:w="4408" w:type="dxa"/>
          </w:tcPr>
          <w:p w:rsidR="0083428C" w:rsidRDefault="00A4041B">
            <w:pPr>
              <w:rPr>
                <w:rFonts w:ascii="Times New Roman" w:hAnsi="Times New Roman" w:cs="Times New Roman"/>
                <w:sz w:val="20"/>
                <w:szCs w:val="20"/>
                <w:lang w:val="en-GB"/>
              </w:rPr>
            </w:pPr>
            <w:r w:rsidRPr="00A6596A">
              <w:rPr>
                <w:rFonts w:ascii="Times New Roman" w:hAnsi="Times New Roman" w:cs="Times New Roman"/>
                <w:sz w:val="20"/>
                <w:szCs w:val="20"/>
                <w:lang w:val="en-GB"/>
              </w:rPr>
              <w:t>The interest rate</w:t>
            </w:r>
            <w:r w:rsidR="00FF105C">
              <w:rPr>
                <w:rFonts w:ascii="Times New Roman" w:hAnsi="Times New Roman" w:cs="Times New Roman"/>
                <w:sz w:val="20"/>
                <w:szCs w:val="20"/>
                <w:lang w:val="en-GB"/>
              </w:rPr>
              <w:t xml:space="preserve"> (as a decimal)</w:t>
            </w:r>
            <w:r w:rsidRPr="00A6596A">
              <w:rPr>
                <w:rFonts w:ascii="Times New Roman" w:hAnsi="Times New Roman" w:cs="Times New Roman"/>
                <w:sz w:val="20"/>
                <w:szCs w:val="20"/>
                <w:lang w:val="en-GB"/>
              </w:rPr>
              <w:t xml:space="preserve"> as determined by the insurance or reinsurance undertaking in accordance with the laws, regulations and administrative provisions which are adopted pursuant to Article 20 of Directive 2002/83/EC at the last date of the application of that Directive</w:t>
            </w:r>
            <w:r w:rsidR="0083428C" w:rsidRPr="00A6596A">
              <w:rPr>
                <w:rFonts w:ascii="Times New Roman" w:hAnsi="Times New Roman" w:cs="Times New Roman"/>
                <w:sz w:val="20"/>
                <w:szCs w:val="20"/>
                <w:lang w:val="en-GB"/>
              </w:rPr>
              <w:t>.</w:t>
            </w:r>
            <w:r w:rsidR="00FF105C">
              <w:rPr>
                <w:rFonts w:ascii="Times New Roman" w:hAnsi="Times New Roman" w:cs="Times New Roman"/>
                <w:sz w:val="20"/>
                <w:szCs w:val="20"/>
                <w:lang w:val="en-GB"/>
              </w:rPr>
              <w:t xml:space="preserve"> </w:t>
            </w:r>
          </w:p>
          <w:p w:rsidR="003D4E26" w:rsidRPr="00A6596A" w:rsidRDefault="003D4E26">
            <w:pPr>
              <w:rPr>
                <w:rFonts w:ascii="Times New Roman" w:hAnsi="Times New Roman" w:cs="Times New Roman"/>
                <w:sz w:val="20"/>
                <w:szCs w:val="20"/>
                <w:lang w:val="en-GB"/>
              </w:rPr>
            </w:pPr>
          </w:p>
        </w:tc>
      </w:tr>
      <w:tr w:rsidR="0019474E" w:rsidRPr="00D4609E" w:rsidTr="00587A9E">
        <w:tc>
          <w:tcPr>
            <w:tcW w:w="1639" w:type="dxa"/>
          </w:tcPr>
          <w:p w:rsidR="00A4041B" w:rsidRPr="009D573F" w:rsidRDefault="00A4041B">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673" w:type="dxa"/>
          </w:tcPr>
          <w:p w:rsidR="0019474E" w:rsidRPr="009D573F" w:rsidRDefault="00A569C4">
            <w:pPr>
              <w:rPr>
                <w:rFonts w:ascii="Times New Roman" w:hAnsi="Times New Roman" w:cs="Times New Roman"/>
                <w:sz w:val="20"/>
                <w:szCs w:val="20"/>
                <w:lang w:val="en-GB"/>
              </w:rPr>
            </w:pPr>
            <w:del w:id="31" w:author="Author">
              <w:r w:rsidRPr="00A569C4" w:rsidDel="00DB347E">
                <w:rPr>
                  <w:rFonts w:ascii="Times New Roman" w:hAnsi="Times New Roman" w:cs="Times New Roman"/>
                  <w:sz w:val="20"/>
                  <w:szCs w:val="20"/>
                  <w:lang w:val="en-GB"/>
                </w:rPr>
                <w:delText xml:space="preserve">Adjustment to risk free rate </w:delText>
              </w:r>
              <w:r w:rsidDel="00DB347E">
                <w:rPr>
                  <w:rFonts w:ascii="Times New Roman" w:hAnsi="Times New Roman" w:cs="Times New Roman"/>
                  <w:sz w:val="20"/>
                  <w:szCs w:val="20"/>
                  <w:lang w:val="en-GB"/>
                </w:rPr>
                <w:delText xml:space="preserve"> - </w:delText>
              </w:r>
            </w:del>
            <w:r w:rsidR="00A4041B" w:rsidRPr="00A4041B">
              <w:rPr>
                <w:rFonts w:ascii="Times New Roman" w:hAnsi="Times New Roman" w:cs="Times New Roman"/>
                <w:sz w:val="20"/>
                <w:szCs w:val="20"/>
                <w:lang w:val="en-GB"/>
              </w:rPr>
              <w:t>Annual effective rate</w:t>
            </w:r>
            <w:del w:id="32" w:author="Author">
              <w:r w:rsidR="00975442" w:rsidDel="00DB347E">
                <w:rPr>
                  <w:rFonts w:ascii="Times New Roman" w:hAnsi="Times New Roman" w:cs="Times New Roman"/>
                  <w:sz w:val="20"/>
                  <w:szCs w:val="20"/>
                  <w:lang w:val="en-GB"/>
                </w:rPr>
                <w:delText xml:space="preserve"> - </w:delText>
              </w:r>
            </w:del>
          </w:p>
        </w:tc>
        <w:tc>
          <w:tcPr>
            <w:tcW w:w="4408" w:type="dxa"/>
          </w:tcPr>
          <w:p w:rsidR="0019474E" w:rsidRDefault="00A4041B">
            <w:pPr>
              <w:rPr>
                <w:rFonts w:ascii="Times New Roman" w:hAnsi="Times New Roman" w:cs="Times New Roman"/>
                <w:sz w:val="20"/>
                <w:szCs w:val="20"/>
                <w:lang w:val="en-GB"/>
              </w:rPr>
            </w:pPr>
            <w:r>
              <w:rPr>
                <w:rFonts w:ascii="Times New Roman" w:hAnsi="Times New Roman" w:cs="Times New Roman"/>
                <w:sz w:val="20"/>
                <w:szCs w:val="20"/>
                <w:lang w:val="en-GB"/>
              </w:rPr>
              <w:t>T</w:t>
            </w:r>
            <w:r w:rsidRPr="00A4041B">
              <w:rPr>
                <w:rFonts w:ascii="Times New Roman" w:hAnsi="Times New Roman" w:cs="Times New Roman"/>
                <w:sz w:val="20"/>
                <w:szCs w:val="20"/>
                <w:lang w:val="en-GB"/>
              </w:rPr>
              <w: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risk-free interest rate term structure referred to in Article 77(2)</w:t>
            </w:r>
            <w:r w:rsidR="003D4E26">
              <w:rPr>
                <w:rFonts w:ascii="Times New Roman" w:hAnsi="Times New Roman" w:cs="Times New Roman"/>
                <w:sz w:val="20"/>
                <w:szCs w:val="20"/>
                <w:lang w:val="en-GB"/>
              </w:rPr>
              <w:t xml:space="preserve"> of </w:t>
            </w:r>
            <w:r w:rsidR="00587A9E">
              <w:rPr>
                <w:rFonts w:ascii="Times New Roman" w:eastAsia="Times New Roman" w:hAnsi="Times New Roman" w:cs="Times New Roman"/>
                <w:sz w:val="20"/>
                <w:szCs w:val="20"/>
                <w:lang w:val="en-GB" w:eastAsia="es-ES"/>
              </w:rPr>
              <w:t>Directive 2009/138/EC</w:t>
            </w:r>
            <w:r w:rsidRPr="00A4041B">
              <w:rPr>
                <w:rFonts w:ascii="Times New Roman" w:hAnsi="Times New Roman" w:cs="Times New Roman"/>
                <w:sz w:val="20"/>
                <w:szCs w:val="20"/>
                <w:lang w:val="en-GB"/>
              </w:rPr>
              <w:t>.</w:t>
            </w:r>
          </w:p>
          <w:p w:rsidR="003D4E26" w:rsidRPr="009D573F" w:rsidRDefault="003D4E26">
            <w:pPr>
              <w:rPr>
                <w:rFonts w:ascii="Times New Roman" w:hAnsi="Times New Roman" w:cs="Times New Roman"/>
                <w:sz w:val="20"/>
                <w:szCs w:val="20"/>
                <w:lang w:val="en-GB"/>
              </w:rPr>
            </w:pPr>
          </w:p>
        </w:tc>
      </w:tr>
      <w:tr w:rsidR="007E0D63" w:rsidRPr="00D4609E" w:rsidTr="00587A9E">
        <w:tc>
          <w:tcPr>
            <w:tcW w:w="1639" w:type="dxa"/>
          </w:tcPr>
          <w:p w:rsidR="007E0D63" w:rsidRPr="003D4E26" w:rsidRDefault="009A0EB2">
            <w:pPr>
              <w:rPr>
                <w:rFonts w:ascii="Times New Roman" w:hAnsi="Times New Roman" w:cs="Times New Roman"/>
                <w:sz w:val="20"/>
                <w:szCs w:val="20"/>
                <w:lang w:val="en-US"/>
              </w:rPr>
            </w:pPr>
            <w:r w:rsidRPr="003D4E26">
              <w:rPr>
                <w:rFonts w:ascii="Times New Roman" w:hAnsi="Times New Roman" w:cs="Times New Roman"/>
                <w:sz w:val="20"/>
                <w:szCs w:val="20"/>
                <w:lang w:val="en-US"/>
              </w:rPr>
              <w:t>C0010/R0030</w:t>
            </w:r>
          </w:p>
        </w:tc>
        <w:tc>
          <w:tcPr>
            <w:tcW w:w="2673" w:type="dxa"/>
          </w:tcPr>
          <w:p w:rsidR="007E0D63" w:rsidRPr="003D4E26" w:rsidRDefault="00A569C4">
            <w:pPr>
              <w:rPr>
                <w:rFonts w:ascii="Times New Roman" w:hAnsi="Times New Roman" w:cs="Times New Roman"/>
                <w:sz w:val="20"/>
                <w:szCs w:val="20"/>
                <w:lang w:val="en-US"/>
              </w:rPr>
            </w:pPr>
            <w:del w:id="33" w:author="Author">
              <w:r w:rsidRPr="00A569C4" w:rsidDel="00DB347E">
                <w:rPr>
                  <w:rFonts w:ascii="Times New Roman" w:hAnsi="Times New Roman" w:cs="Times New Roman"/>
                  <w:sz w:val="20"/>
                  <w:szCs w:val="20"/>
                  <w:lang w:val="en-US"/>
                </w:rPr>
                <w:delText xml:space="preserve">Adjustment to risk free rate </w:delText>
              </w:r>
              <w:r w:rsidDel="00DB347E">
                <w:rPr>
                  <w:rFonts w:ascii="Times New Roman" w:hAnsi="Times New Roman" w:cs="Times New Roman"/>
                  <w:sz w:val="20"/>
                  <w:szCs w:val="20"/>
                  <w:lang w:val="en-US"/>
                </w:rPr>
                <w:delText xml:space="preserve"> - </w:delText>
              </w:r>
            </w:del>
            <w:r w:rsidR="00001C3D" w:rsidRPr="003D4E26">
              <w:rPr>
                <w:rFonts w:ascii="Times New Roman" w:hAnsi="Times New Roman" w:cs="Times New Roman"/>
                <w:sz w:val="20"/>
                <w:szCs w:val="20"/>
                <w:lang w:val="en-US"/>
              </w:rPr>
              <w:t xml:space="preserve">Portion </w:t>
            </w:r>
            <w:r w:rsidR="00634FB1" w:rsidRPr="003D4E26">
              <w:rPr>
                <w:rFonts w:ascii="Times New Roman" w:hAnsi="Times New Roman" w:cs="Times New Roman"/>
                <w:sz w:val="20"/>
                <w:szCs w:val="20"/>
                <w:lang w:val="en-US"/>
              </w:rPr>
              <w:t xml:space="preserve">of the difference </w:t>
            </w:r>
            <w:r w:rsidR="00001C3D" w:rsidRPr="003D4E26">
              <w:rPr>
                <w:rFonts w:ascii="Times New Roman" w:hAnsi="Times New Roman" w:cs="Times New Roman"/>
                <w:sz w:val="20"/>
                <w:szCs w:val="20"/>
                <w:lang w:val="en-US"/>
              </w:rPr>
              <w:t xml:space="preserve">applied </w:t>
            </w:r>
            <w:r w:rsidR="00634FB1" w:rsidRPr="003D4E26">
              <w:rPr>
                <w:rFonts w:ascii="Times New Roman" w:hAnsi="Times New Roman" w:cs="Times New Roman"/>
                <w:sz w:val="20"/>
                <w:szCs w:val="20"/>
                <w:lang w:val="en-US"/>
              </w:rPr>
              <w:t>at the reporting date</w:t>
            </w:r>
          </w:p>
        </w:tc>
        <w:tc>
          <w:tcPr>
            <w:tcW w:w="4408" w:type="dxa"/>
          </w:tcPr>
          <w:p w:rsidR="007E0D63" w:rsidRDefault="00634FB1">
            <w:pPr>
              <w:rPr>
                <w:rFonts w:ascii="Times New Roman" w:hAnsi="Times New Roman" w:cs="Times New Roman"/>
                <w:sz w:val="20"/>
                <w:szCs w:val="20"/>
                <w:lang w:val="en-GB"/>
              </w:rPr>
            </w:pPr>
            <w:r w:rsidRPr="003D4E26">
              <w:rPr>
                <w:rFonts w:ascii="Times New Roman" w:hAnsi="Times New Roman" w:cs="Times New Roman"/>
                <w:sz w:val="20"/>
                <w:szCs w:val="20"/>
                <w:lang w:val="en-GB"/>
              </w:rPr>
              <w:t>Percentage (</w:t>
            </w:r>
            <w:r w:rsidR="00FF105C">
              <w:rPr>
                <w:rFonts w:ascii="Times New Roman" w:hAnsi="Times New Roman" w:cs="Times New Roman"/>
                <w:sz w:val="20"/>
                <w:szCs w:val="20"/>
                <w:lang w:val="en-GB"/>
              </w:rPr>
              <w:t>as</w:t>
            </w:r>
            <w:r w:rsidRPr="003D4E26">
              <w:rPr>
                <w:rFonts w:ascii="Times New Roman" w:hAnsi="Times New Roman" w:cs="Times New Roman"/>
                <w:sz w:val="20"/>
                <w:szCs w:val="20"/>
                <w:lang w:val="en-GB"/>
              </w:rPr>
              <w:t xml:space="preserve"> </w:t>
            </w:r>
            <w:r w:rsidR="00FF105C">
              <w:rPr>
                <w:rFonts w:ascii="Times New Roman" w:hAnsi="Times New Roman" w:cs="Times New Roman"/>
                <w:sz w:val="20"/>
                <w:szCs w:val="20"/>
                <w:lang w:val="en-GB"/>
              </w:rPr>
              <w:t xml:space="preserve">a </w:t>
            </w:r>
            <w:r w:rsidRPr="003D4E26">
              <w:rPr>
                <w:rFonts w:ascii="Times New Roman" w:hAnsi="Times New Roman" w:cs="Times New Roman"/>
                <w:sz w:val="20"/>
                <w:szCs w:val="20"/>
                <w:lang w:val="en-GB"/>
              </w:rPr>
              <w:t xml:space="preserve">decimal) of the difference between </w:t>
            </w:r>
            <w:r w:rsidR="003D4E26">
              <w:rPr>
                <w:rFonts w:ascii="Times New Roman" w:hAnsi="Times New Roman" w:cs="Times New Roman"/>
                <w:sz w:val="20"/>
                <w:szCs w:val="20"/>
                <w:lang w:val="en-GB"/>
              </w:rPr>
              <w:t>the Solvency I interest rate (</w:t>
            </w:r>
            <w:r w:rsidRPr="003D4E26">
              <w:rPr>
                <w:rFonts w:ascii="Times New Roman" w:hAnsi="Times New Roman" w:cs="Times New Roman"/>
                <w:sz w:val="20"/>
                <w:szCs w:val="20"/>
                <w:lang w:val="en-GB"/>
              </w:rPr>
              <w:t>R0010</w:t>
            </w:r>
            <w:r w:rsidR="003D4E26">
              <w:rPr>
                <w:rFonts w:ascii="Times New Roman" w:hAnsi="Times New Roman" w:cs="Times New Roman"/>
                <w:sz w:val="20"/>
                <w:szCs w:val="20"/>
                <w:lang w:val="en-GB"/>
              </w:rPr>
              <w:t>)</w:t>
            </w:r>
            <w:r w:rsidRPr="003D4E26">
              <w:rPr>
                <w:rFonts w:ascii="Times New Roman" w:hAnsi="Times New Roman" w:cs="Times New Roman"/>
                <w:sz w:val="20"/>
                <w:szCs w:val="20"/>
                <w:lang w:val="en-GB"/>
              </w:rPr>
              <w:t xml:space="preserve"> and </w:t>
            </w:r>
            <w:r w:rsidR="003D4E26">
              <w:rPr>
                <w:rFonts w:ascii="Times New Roman" w:hAnsi="Times New Roman" w:cs="Times New Roman"/>
                <w:sz w:val="20"/>
                <w:szCs w:val="20"/>
                <w:lang w:val="en-GB"/>
              </w:rPr>
              <w:t>the Annual effective rate (</w:t>
            </w:r>
            <w:r w:rsidRPr="003D4E26">
              <w:rPr>
                <w:rFonts w:ascii="Times New Roman" w:hAnsi="Times New Roman" w:cs="Times New Roman"/>
                <w:sz w:val="20"/>
                <w:szCs w:val="20"/>
                <w:lang w:val="en-GB"/>
              </w:rPr>
              <w:t>R0020</w:t>
            </w:r>
            <w:r w:rsidR="003D4E26">
              <w:rPr>
                <w:rFonts w:ascii="Times New Roman" w:hAnsi="Times New Roman" w:cs="Times New Roman"/>
                <w:sz w:val="20"/>
                <w:szCs w:val="20"/>
                <w:lang w:val="en-GB"/>
              </w:rPr>
              <w:t>)</w:t>
            </w:r>
            <w:ins w:id="34" w:author="Author">
              <w:del w:id="35" w:author="Author">
                <w:r w:rsidR="00447703" w:rsidDel="00017DF9">
                  <w:rPr>
                    <w:rFonts w:ascii="Times New Roman" w:hAnsi="Times New Roman" w:cs="Times New Roman"/>
                    <w:sz w:val="20"/>
                    <w:szCs w:val="20"/>
                    <w:lang w:val="en-GB"/>
                  </w:rPr>
                  <w:delText>.</w:delText>
                </w:r>
              </w:del>
            </w:ins>
            <w:del w:id="36" w:author="Author">
              <w:r w:rsidRPr="003D4E26" w:rsidDel="00017DF9">
                <w:rPr>
                  <w:rFonts w:ascii="Times New Roman" w:hAnsi="Times New Roman" w:cs="Times New Roman"/>
                  <w:sz w:val="20"/>
                  <w:szCs w:val="20"/>
                  <w:lang w:val="en-GB"/>
                </w:rPr>
                <w:delText xml:space="preserve"> </w:delText>
              </w:r>
              <w:r w:rsidRPr="003D4E26" w:rsidDel="00447703">
                <w:rPr>
                  <w:rFonts w:ascii="Times New Roman" w:hAnsi="Times New Roman" w:cs="Times New Roman"/>
                  <w:sz w:val="20"/>
                  <w:szCs w:val="20"/>
                  <w:lang w:val="en-GB"/>
                </w:rPr>
                <w:delText>added to the</w:delText>
              </w:r>
              <w:r w:rsidRPr="003D4E26" w:rsidDel="00C80D2D">
                <w:rPr>
                  <w:rFonts w:ascii="Times New Roman" w:hAnsi="Times New Roman" w:cs="Times New Roman"/>
                  <w:sz w:val="20"/>
                  <w:szCs w:val="20"/>
                  <w:lang w:val="en-GB"/>
                </w:rPr>
                <w:delText xml:space="preserve"> </w:delText>
              </w:r>
              <w:r w:rsidR="003D4E26" w:rsidDel="00C80D2D">
                <w:rPr>
                  <w:rFonts w:ascii="Times New Roman" w:hAnsi="Times New Roman" w:cs="Times New Roman"/>
                  <w:sz w:val="20"/>
                  <w:szCs w:val="20"/>
                  <w:lang w:val="en-GB"/>
                </w:rPr>
                <w:delText>Annual effective rate (</w:delText>
              </w:r>
              <w:r w:rsidRPr="003D4E26" w:rsidDel="00C80D2D">
                <w:rPr>
                  <w:rFonts w:ascii="Times New Roman" w:hAnsi="Times New Roman" w:cs="Times New Roman"/>
                  <w:sz w:val="20"/>
                  <w:szCs w:val="20"/>
                  <w:lang w:val="en-GB"/>
                </w:rPr>
                <w:delText>R0020</w:delText>
              </w:r>
              <w:r w:rsidR="003D4E26" w:rsidDel="00C80D2D">
                <w:rPr>
                  <w:rFonts w:ascii="Times New Roman" w:hAnsi="Times New Roman" w:cs="Times New Roman"/>
                  <w:sz w:val="20"/>
                  <w:szCs w:val="20"/>
                  <w:lang w:val="en-GB"/>
                </w:rPr>
                <w:delText>)</w:delText>
              </w:r>
              <w:r w:rsidRPr="003D4E26" w:rsidDel="00C80D2D">
                <w:rPr>
                  <w:rFonts w:ascii="Times New Roman" w:hAnsi="Times New Roman" w:cs="Times New Roman"/>
                  <w:sz w:val="20"/>
                  <w:szCs w:val="20"/>
                  <w:lang w:val="en-GB"/>
                </w:rPr>
                <w:delText xml:space="preserve"> </w:delText>
              </w:r>
              <w:r w:rsidRPr="003D4E26" w:rsidDel="00447703">
                <w:rPr>
                  <w:rFonts w:ascii="Times New Roman" w:hAnsi="Times New Roman" w:cs="Times New Roman"/>
                  <w:sz w:val="20"/>
                  <w:szCs w:val="20"/>
                  <w:lang w:val="en-GB"/>
                </w:rPr>
                <w:delText xml:space="preserve">to calculate the </w:delText>
              </w:r>
              <w:r w:rsidR="00FF105C" w:rsidDel="00447703">
                <w:rPr>
                  <w:rFonts w:ascii="Times New Roman" w:hAnsi="Times New Roman" w:cs="Times New Roman"/>
                  <w:sz w:val="20"/>
                  <w:szCs w:val="20"/>
                  <w:lang w:val="en-GB"/>
                </w:rPr>
                <w:delText>t</w:delText>
              </w:r>
              <w:r w:rsidRPr="003D4E26" w:rsidDel="00447703">
                <w:rPr>
                  <w:rFonts w:ascii="Times New Roman" w:hAnsi="Times New Roman" w:cs="Times New Roman"/>
                  <w:sz w:val="20"/>
                  <w:szCs w:val="20"/>
                  <w:lang w:val="en-GB"/>
                </w:rPr>
                <w:delText xml:space="preserve">echnical </w:delText>
              </w:r>
              <w:r w:rsidR="00FF105C" w:rsidDel="00447703">
                <w:rPr>
                  <w:rFonts w:ascii="Times New Roman" w:hAnsi="Times New Roman" w:cs="Times New Roman"/>
                  <w:sz w:val="20"/>
                  <w:szCs w:val="20"/>
                  <w:lang w:val="en-GB"/>
                </w:rPr>
                <w:delText>p</w:delText>
              </w:r>
              <w:r w:rsidRPr="003D4E26" w:rsidDel="00447703">
                <w:rPr>
                  <w:rFonts w:ascii="Times New Roman" w:hAnsi="Times New Roman" w:cs="Times New Roman"/>
                  <w:sz w:val="20"/>
                  <w:szCs w:val="20"/>
                  <w:lang w:val="en-GB"/>
                </w:rPr>
                <w:delText>rovision</w:delText>
              </w:r>
              <w:r w:rsidR="003D4E26" w:rsidDel="00447703">
                <w:rPr>
                  <w:rFonts w:ascii="Times New Roman" w:hAnsi="Times New Roman" w:cs="Times New Roman"/>
                  <w:sz w:val="20"/>
                  <w:szCs w:val="20"/>
                  <w:lang w:val="en-GB"/>
                </w:rPr>
                <w:delText>s</w:delText>
              </w:r>
            </w:del>
            <w:r w:rsidR="00B8144E">
              <w:rPr>
                <w:rFonts w:ascii="Times New Roman" w:hAnsi="Times New Roman" w:cs="Times New Roman"/>
                <w:sz w:val="20"/>
                <w:szCs w:val="20"/>
                <w:lang w:val="en-GB"/>
              </w:rPr>
              <w:t xml:space="preserve"> (e.g. 1.00 at the beginning of the transitional period and 0.00 at the end)</w:t>
            </w:r>
            <w:ins w:id="37" w:author="Author">
              <w:r w:rsidR="00017DF9">
                <w:rPr>
                  <w:rFonts w:ascii="Times New Roman" w:hAnsi="Times New Roman" w:cs="Times New Roman"/>
                  <w:sz w:val="20"/>
                  <w:szCs w:val="20"/>
                  <w:lang w:val="en-GB"/>
                </w:rPr>
                <w:t>.</w:t>
              </w:r>
            </w:ins>
          </w:p>
          <w:p w:rsidR="003D4E26" w:rsidRPr="009D573F" w:rsidRDefault="003D4E26">
            <w:pPr>
              <w:rPr>
                <w:rFonts w:ascii="Times New Roman" w:hAnsi="Times New Roman" w:cs="Times New Roman"/>
                <w:sz w:val="20"/>
                <w:szCs w:val="20"/>
                <w:lang w:val="en-GB"/>
              </w:rPr>
            </w:pPr>
          </w:p>
        </w:tc>
      </w:tr>
      <w:tr w:rsidR="00CB4D9C" w:rsidRPr="00CB4D9C" w:rsidTr="00DB347E">
        <w:tc>
          <w:tcPr>
            <w:tcW w:w="1639" w:type="dxa"/>
            <w:tcBorders>
              <w:bottom w:val="single" w:sz="4" w:space="0" w:color="auto"/>
            </w:tcBorders>
          </w:tcPr>
          <w:p w:rsidR="00CB4D9C" w:rsidRDefault="00CB4D9C">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673" w:type="dxa"/>
            <w:tcBorders>
              <w:bottom w:val="single" w:sz="4" w:space="0" w:color="auto"/>
            </w:tcBorders>
          </w:tcPr>
          <w:p w:rsidR="00CB4D9C" w:rsidRPr="00001C3D" w:rsidRDefault="00CB4D9C" w:rsidP="00DB347E">
            <w:pPr>
              <w:rPr>
                <w:rFonts w:ascii="Times New Roman" w:hAnsi="Times New Roman" w:cs="Times New Roman"/>
                <w:sz w:val="20"/>
                <w:szCs w:val="20"/>
                <w:lang w:val="en-GB"/>
              </w:rPr>
            </w:pPr>
            <w:del w:id="38" w:author="Author">
              <w:r w:rsidDel="00DB347E">
                <w:rPr>
                  <w:rFonts w:ascii="Times New Roman" w:hAnsi="Times New Roman" w:cs="Times New Roman"/>
                  <w:sz w:val="20"/>
                  <w:szCs w:val="20"/>
                  <w:lang w:val="en-GB"/>
                </w:rPr>
                <w:delText>Adjustment to the risk free rate</w:delText>
              </w:r>
              <w:r w:rsidR="00975442" w:rsidDel="00DB347E">
                <w:rPr>
                  <w:rFonts w:ascii="Times New Roman" w:hAnsi="Times New Roman" w:cs="Times New Roman"/>
                  <w:sz w:val="20"/>
                  <w:szCs w:val="20"/>
                  <w:lang w:val="en-GB"/>
                </w:rPr>
                <w:delText xml:space="preserve"> </w:delText>
              </w:r>
              <w:r w:rsidR="00A569C4" w:rsidDel="00DB347E">
                <w:rPr>
                  <w:rFonts w:ascii="Times New Roman" w:hAnsi="Times New Roman" w:cs="Times New Roman"/>
                  <w:sz w:val="20"/>
                  <w:szCs w:val="20"/>
                  <w:lang w:val="en-GB"/>
                </w:rPr>
                <w:delText xml:space="preserve">- </w:delText>
              </w:r>
            </w:del>
            <w:r w:rsidR="00A569C4" w:rsidRPr="00A569C4">
              <w:rPr>
                <w:rFonts w:ascii="Times New Roman" w:hAnsi="Times New Roman" w:cs="Times New Roman"/>
                <w:sz w:val="20"/>
                <w:szCs w:val="20"/>
                <w:lang w:val="en-GB"/>
              </w:rPr>
              <w:t>Adjustment to risk free rate</w:t>
            </w:r>
          </w:p>
        </w:tc>
        <w:tc>
          <w:tcPr>
            <w:tcW w:w="4408" w:type="dxa"/>
            <w:tcBorders>
              <w:bottom w:val="single" w:sz="4" w:space="0" w:color="auto"/>
            </w:tcBorders>
          </w:tcPr>
          <w:p w:rsidR="00CB4D9C" w:rsidRDefault="00CB4D9C">
            <w:pPr>
              <w:rPr>
                <w:rFonts w:ascii="Times New Roman" w:hAnsi="Times New Roman" w:cs="Times New Roman"/>
                <w:sz w:val="20"/>
                <w:szCs w:val="20"/>
                <w:lang w:val="en-GB"/>
              </w:rPr>
            </w:pPr>
            <w:r>
              <w:rPr>
                <w:rFonts w:ascii="Times New Roman" w:hAnsi="Times New Roman" w:cs="Times New Roman"/>
                <w:sz w:val="20"/>
                <w:szCs w:val="20"/>
                <w:lang w:val="en-GB"/>
              </w:rPr>
              <w:t>Transitional adjustment to the risk free rate expressed as a percentage</w:t>
            </w:r>
            <w:r w:rsidR="00FF105C">
              <w:rPr>
                <w:rFonts w:ascii="Times New Roman" w:hAnsi="Times New Roman" w:cs="Times New Roman"/>
                <w:sz w:val="20"/>
                <w:szCs w:val="20"/>
                <w:lang w:val="en-GB"/>
              </w:rPr>
              <w:t xml:space="preserve"> (as a decimal)</w:t>
            </w:r>
            <w:r>
              <w:rPr>
                <w:rFonts w:ascii="Times New Roman" w:hAnsi="Times New Roman" w:cs="Times New Roman"/>
                <w:sz w:val="20"/>
                <w:szCs w:val="20"/>
                <w:lang w:val="en-GB"/>
              </w:rPr>
              <w:t>.</w:t>
            </w:r>
          </w:p>
          <w:p w:rsidR="00CB4D9C" w:rsidRDefault="00CB4D9C">
            <w:pPr>
              <w:rPr>
                <w:rFonts w:ascii="Times New Roman" w:hAnsi="Times New Roman" w:cs="Times New Roman"/>
                <w:sz w:val="20"/>
                <w:szCs w:val="20"/>
                <w:lang w:val="en-GB"/>
              </w:rPr>
            </w:pPr>
          </w:p>
        </w:tc>
      </w:tr>
      <w:tr w:rsidR="00A569C4" w:rsidRPr="00CC017B" w:rsidTr="00DB347E">
        <w:trPr>
          <w:trHeight w:val="528"/>
        </w:trPr>
        <w:tc>
          <w:tcPr>
            <w:tcW w:w="8720" w:type="dxa"/>
            <w:gridSpan w:val="3"/>
            <w:tcBorders>
              <w:left w:val="single" w:sz="4" w:space="0" w:color="auto"/>
              <w:right w:val="single" w:sz="4" w:space="0" w:color="auto"/>
            </w:tcBorders>
          </w:tcPr>
          <w:p w:rsidR="00A569C4" w:rsidRPr="00587A9E" w:rsidRDefault="00A569C4" w:rsidP="00587A9E">
            <w:pPr>
              <w:spacing w:before="120" w:after="120"/>
              <w:rPr>
                <w:rFonts w:ascii="Times New Roman" w:hAnsi="Times New Roman" w:cs="Times New Roman"/>
                <w:b/>
                <w:sz w:val="20"/>
                <w:szCs w:val="20"/>
                <w:lang w:val="en-GB"/>
              </w:rPr>
            </w:pPr>
            <w:r w:rsidRPr="00587A9E">
              <w:rPr>
                <w:rFonts w:ascii="Times New Roman" w:hAnsi="Times New Roman" w:cs="Times New Roman"/>
                <w:b/>
                <w:sz w:val="20"/>
                <w:szCs w:val="20"/>
                <w:lang w:val="en-GB"/>
              </w:rPr>
              <w:t>Solvency I interest rate</w:t>
            </w:r>
          </w:p>
        </w:tc>
      </w:tr>
      <w:tr w:rsidR="007E0D63" w:rsidRPr="00D4609E" w:rsidTr="00587A9E">
        <w:tc>
          <w:tcPr>
            <w:tcW w:w="1639" w:type="dxa"/>
          </w:tcPr>
          <w:p w:rsidR="007E0D63" w:rsidRPr="009D573F" w:rsidRDefault="00001C3D">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100</w:t>
            </w:r>
            <w:r>
              <w:rPr>
                <w:rFonts w:ascii="Times New Roman" w:hAnsi="Times New Roman" w:cs="Times New Roman"/>
                <w:sz w:val="20"/>
                <w:szCs w:val="20"/>
                <w:lang w:val="en-US"/>
              </w:rPr>
              <w:t xml:space="preserve"> </w:t>
            </w:r>
          </w:p>
        </w:tc>
        <w:tc>
          <w:tcPr>
            <w:tcW w:w="2673" w:type="dxa"/>
          </w:tcPr>
          <w:p w:rsidR="00011C44"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00001C3D">
              <w:rPr>
                <w:rFonts w:ascii="Times New Roman" w:hAnsi="Times New Roman" w:cs="Times New Roman"/>
                <w:sz w:val="20"/>
                <w:szCs w:val="20"/>
                <w:lang w:val="en-GB"/>
              </w:rPr>
              <w:t xml:space="preserve"> – </w:t>
            </w:r>
            <w:r w:rsidR="00313545">
              <w:rPr>
                <w:rFonts w:ascii="Times New Roman" w:hAnsi="Times New Roman" w:cs="Times New Roman"/>
                <w:sz w:val="20"/>
                <w:szCs w:val="20"/>
                <w:lang w:val="en-GB"/>
              </w:rPr>
              <w:t>Up to 0.5 per cent</w:t>
            </w:r>
          </w:p>
        </w:tc>
        <w:tc>
          <w:tcPr>
            <w:tcW w:w="4408" w:type="dxa"/>
          </w:tcPr>
          <w:p w:rsidR="007E0D63" w:rsidRDefault="00001C3D">
            <w:pPr>
              <w:rPr>
                <w:ins w:id="39" w:author="Autho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 xml:space="preserve">the interest rate as determined by the insurance or reinsurance undertaking in accordance with the laws, </w:t>
            </w:r>
            <w:r w:rsidRPr="00001C3D">
              <w:rPr>
                <w:rFonts w:ascii="Times New Roman" w:hAnsi="Times New Roman" w:cs="Times New Roman"/>
                <w:sz w:val="20"/>
                <w:szCs w:val="20"/>
                <w:lang w:val="en-GB"/>
              </w:rPr>
              <w:lastRenderedPageBreak/>
              <w:t>regulations and administrative provisions which are adopted pursuant to Article 20 of Directive 2002/83/EC at the last date of the application of that Directive</w:t>
            </w:r>
            <w:r w:rsidR="00D04CBF">
              <w:rPr>
                <w:rFonts w:ascii="Times New Roman" w:hAnsi="Times New Roman" w:cs="Times New Roman"/>
                <w:sz w:val="20"/>
                <w:szCs w:val="20"/>
                <w:lang w:val="en-GB"/>
              </w:rPr>
              <w:t xml:space="preserve"> was up to 0.5% (inclusive).</w:t>
            </w:r>
          </w:p>
          <w:p w:rsidR="008D3289" w:rsidRDefault="008D3289">
            <w:pPr>
              <w:rPr>
                <w:ins w:id="40" w:author="Author"/>
                <w:rFonts w:ascii="Times New Roman" w:hAnsi="Times New Roman" w:cs="Times New Roman"/>
                <w:sz w:val="20"/>
                <w:szCs w:val="20"/>
                <w:lang w:val="en-GB"/>
              </w:rPr>
            </w:pPr>
          </w:p>
          <w:p w:rsidR="008D3289" w:rsidRDefault="008D3289">
            <w:pPr>
              <w:rPr>
                <w:rFonts w:ascii="Times New Roman" w:hAnsi="Times New Roman" w:cs="Times New Roman"/>
                <w:sz w:val="20"/>
                <w:szCs w:val="20"/>
                <w:lang w:val="en-GB"/>
              </w:rPr>
            </w:pPr>
            <w:ins w:id="41" w:author="Autho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ins>
          </w:p>
          <w:p w:rsidR="00D04CBF" w:rsidRPr="009D573F" w:rsidRDefault="00D04CBF">
            <w:pPr>
              <w:rPr>
                <w:rFonts w:ascii="Times New Roman" w:hAnsi="Times New Roman" w:cs="Times New Roman"/>
                <w:sz w:val="20"/>
                <w:szCs w:val="20"/>
                <w:lang w:val="en-GB"/>
              </w:rPr>
            </w:pP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C0020/R0</w:t>
            </w:r>
            <w:r w:rsidR="00313545">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313545">
              <w:rPr>
                <w:rFonts w:ascii="Times New Roman" w:hAnsi="Times New Roman" w:cs="Times New Roman"/>
                <w:sz w:val="20"/>
                <w:szCs w:val="20"/>
                <w:lang w:val="en-US"/>
              </w:rPr>
              <w:t>200</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D04CBF">
              <w:rPr>
                <w:rFonts w:ascii="Times New Roman" w:hAnsi="Times New Roman" w:cs="Times New Roman"/>
                <w:sz w:val="20"/>
                <w:szCs w:val="20"/>
                <w:lang w:val="en-GB"/>
              </w:rPr>
              <w:t>– Best estimate</w:t>
            </w:r>
          </w:p>
        </w:tc>
        <w:tc>
          <w:tcPr>
            <w:tcW w:w="4408" w:type="dxa"/>
          </w:tcPr>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the interest rate as 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in the correspondent interval.</w:t>
            </w:r>
          </w:p>
          <w:p w:rsidR="00D04CBF" w:rsidRDefault="00D04CBF">
            <w:pPr>
              <w:rPr>
                <w:ins w:id="42" w:author="Author"/>
                <w:rFonts w:ascii="Times New Roman" w:hAnsi="Times New Roman" w:cs="Times New Roman"/>
                <w:sz w:val="20"/>
                <w:szCs w:val="20"/>
                <w:lang w:val="en-GB"/>
              </w:rPr>
            </w:pPr>
            <w:r>
              <w:rPr>
                <w:rFonts w:ascii="Times New Roman" w:hAnsi="Times New Roman" w:cs="Times New Roman"/>
                <w:sz w:val="20"/>
                <w:szCs w:val="20"/>
                <w:lang w:val="en-GB"/>
              </w:rPr>
              <w:t xml:space="preserve">The lower reference is exclusive and the higher reference is inclusive. </w:t>
            </w:r>
          </w:p>
          <w:p w:rsidR="008D3289" w:rsidRDefault="008D3289" w:rsidP="008D3289">
            <w:pPr>
              <w:rPr>
                <w:ins w:id="43" w:author="Author"/>
                <w:rFonts w:ascii="Times New Roman" w:hAnsi="Times New Roman" w:cs="Times New Roman"/>
                <w:sz w:val="20"/>
                <w:szCs w:val="20"/>
                <w:lang w:val="en-GB"/>
              </w:rPr>
            </w:pPr>
          </w:p>
          <w:p w:rsidR="008D3289" w:rsidRDefault="008D3289">
            <w:pPr>
              <w:rPr>
                <w:rFonts w:ascii="Times New Roman" w:hAnsi="Times New Roman" w:cs="Times New Roman"/>
                <w:sz w:val="20"/>
                <w:szCs w:val="20"/>
                <w:lang w:val="en-GB"/>
              </w:rPr>
            </w:pPr>
            <w:ins w:id="44" w:author="Autho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ins>
          </w:p>
          <w:p w:rsidR="00D04CBF" w:rsidRPr="009D573F" w:rsidRDefault="00D04CBF">
            <w:pPr>
              <w:rPr>
                <w:rFonts w:ascii="Times New Roman" w:hAnsi="Times New Roman" w:cs="Times New Roman"/>
                <w:sz w:val="20"/>
                <w:szCs w:val="20"/>
                <w:lang w:val="en-GB"/>
              </w:rPr>
            </w:pP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210</w:t>
            </w:r>
            <w:r>
              <w:rPr>
                <w:rFonts w:ascii="Times New Roman" w:hAnsi="Times New Roman" w:cs="Times New Roman"/>
                <w:sz w:val="20"/>
                <w:szCs w:val="20"/>
                <w:lang w:val="en-US"/>
              </w:rPr>
              <w:t xml:space="preserve"> </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313545">
              <w:rPr>
                <w:rFonts w:ascii="Times New Roman" w:hAnsi="Times New Roman" w:cs="Times New Roman"/>
                <w:sz w:val="20"/>
                <w:szCs w:val="20"/>
                <w:lang w:val="en-GB"/>
              </w:rPr>
              <w:t xml:space="preserve">– Above 8.0 per cent </w:t>
            </w:r>
          </w:p>
        </w:tc>
        <w:tc>
          <w:tcPr>
            <w:tcW w:w="4408" w:type="dxa"/>
          </w:tcPr>
          <w:p w:rsidR="00D04CBF" w:rsidRDefault="00D04CBF">
            <w:pPr>
              <w:rPr>
                <w:ins w:id="45" w:author="Autho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the interest rate as 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above </w:t>
            </w:r>
            <w:r w:rsidR="00313545">
              <w:rPr>
                <w:rFonts w:ascii="Times New Roman" w:hAnsi="Times New Roman" w:cs="Times New Roman"/>
                <w:sz w:val="20"/>
                <w:szCs w:val="20"/>
                <w:lang w:val="en-GB"/>
              </w:rPr>
              <w:t>8</w:t>
            </w:r>
            <w:r>
              <w:rPr>
                <w:rFonts w:ascii="Times New Roman" w:hAnsi="Times New Roman" w:cs="Times New Roman"/>
                <w:sz w:val="20"/>
                <w:szCs w:val="20"/>
                <w:lang w:val="en-GB"/>
              </w:rPr>
              <w:t>.0% (exclusive).</w:t>
            </w:r>
          </w:p>
          <w:p w:rsidR="008D3289" w:rsidRDefault="008D3289" w:rsidP="008D3289">
            <w:pPr>
              <w:rPr>
                <w:ins w:id="46" w:author="Author"/>
                <w:rFonts w:ascii="Times New Roman" w:hAnsi="Times New Roman" w:cs="Times New Roman"/>
                <w:sz w:val="20"/>
                <w:szCs w:val="20"/>
                <w:lang w:val="en-GB"/>
              </w:rPr>
            </w:pPr>
          </w:p>
          <w:p w:rsidR="008D3289" w:rsidRDefault="008D3289">
            <w:pPr>
              <w:rPr>
                <w:rFonts w:ascii="Times New Roman" w:hAnsi="Times New Roman" w:cs="Times New Roman"/>
                <w:sz w:val="20"/>
                <w:szCs w:val="20"/>
                <w:lang w:val="en-GB"/>
              </w:rPr>
            </w:pPr>
            <w:ins w:id="47" w:author="Autho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ins>
          </w:p>
          <w:p w:rsidR="00D04CBF" w:rsidRPr="009D573F" w:rsidRDefault="00D04CBF">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w:t>
            </w:r>
            <w:r w:rsidR="00975442">
              <w:rPr>
                <w:rFonts w:ascii="Times New Roman" w:hAnsi="Times New Roman" w:cs="Times New Roman"/>
                <w:sz w:val="20"/>
                <w:szCs w:val="20"/>
                <w:lang w:val="en-US"/>
              </w:rPr>
              <w:t>R0100</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Up to 0.5 per cent</w:t>
            </w:r>
          </w:p>
        </w:tc>
        <w:tc>
          <w:tcPr>
            <w:tcW w:w="4408" w:type="dxa"/>
          </w:tcPr>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p w:rsidR="00B8144E" w:rsidRPr="00D4609E" w:rsidRDefault="00B8144E">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C0030/R0</w:t>
            </w:r>
            <w:r w:rsidR="00A56383">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A56383">
              <w:rPr>
                <w:rFonts w:ascii="Times New Roman" w:hAnsi="Times New Roman" w:cs="Times New Roman"/>
                <w:sz w:val="20"/>
                <w:szCs w:val="20"/>
                <w:lang w:val="en-US"/>
              </w:rPr>
              <w:t>20</w:t>
            </w:r>
            <w:r>
              <w:rPr>
                <w:rFonts w:ascii="Times New Roman" w:hAnsi="Times New Roman" w:cs="Times New Roman"/>
                <w:sz w:val="20"/>
                <w:szCs w:val="20"/>
                <w:lang w:val="en-US"/>
              </w:rPr>
              <w:t>0</w:t>
            </w:r>
          </w:p>
        </w:tc>
        <w:tc>
          <w:tcPr>
            <w:tcW w:w="2673" w:type="dxa"/>
          </w:tcPr>
          <w:p w:rsidR="00B8144E" w:rsidRPr="009D573F" w:rsidRDefault="005471D4">
            <w:pPr>
              <w:rPr>
                <w:rFonts w:ascii="Times New Roman" w:hAnsi="Times New Roman" w:cs="Times New Roman"/>
                <w:sz w:val="20"/>
                <w:szCs w:val="20"/>
                <w:lang w:val="en-GB"/>
              </w:rPr>
            </w:pPr>
            <w:r w:rsidRPr="005471D4">
              <w:rPr>
                <w:rFonts w:ascii="Times New Roman" w:hAnsi="Times New Roman" w:cs="Times New Roman"/>
                <w:sz w:val="20"/>
                <w:szCs w:val="20"/>
                <w:lang w:val="en-GB"/>
              </w:rPr>
              <w:t xml:space="preserve">Average duration of insurance and reinsurance obligations </w:t>
            </w:r>
            <w:r w:rsidR="00B8144E">
              <w:rPr>
                <w:rFonts w:ascii="Times New Roman" w:hAnsi="Times New Roman" w:cs="Times New Roman"/>
                <w:sz w:val="20"/>
                <w:szCs w:val="20"/>
                <w:lang w:val="en-GB"/>
              </w:rPr>
              <w:t>– Average duration of insurance and reinsurance obligations</w:t>
            </w:r>
          </w:p>
        </w:tc>
        <w:tc>
          <w:tcPr>
            <w:tcW w:w="4408" w:type="dxa"/>
          </w:tcPr>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 xml:space="preserve">The lower reference is exclusive and the higher reference is inclusive. </w:t>
            </w:r>
          </w:p>
          <w:p w:rsidR="00B8144E" w:rsidRPr="00D4609E" w:rsidRDefault="00B8144E">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C0030/R0</w:t>
            </w:r>
            <w:r w:rsidR="00A56383">
              <w:rPr>
                <w:rFonts w:ascii="Times New Roman" w:hAnsi="Times New Roman" w:cs="Times New Roman"/>
                <w:sz w:val="20"/>
                <w:szCs w:val="20"/>
                <w:lang w:val="en-US"/>
              </w:rPr>
              <w:t>21</w:t>
            </w:r>
            <w:r>
              <w:rPr>
                <w:rFonts w:ascii="Times New Roman" w:hAnsi="Times New Roman" w:cs="Times New Roman"/>
                <w:sz w:val="20"/>
                <w:szCs w:val="20"/>
                <w:lang w:val="en-US"/>
              </w:rPr>
              <w:t xml:space="preserve">0 </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Above 8.0 per cent</w:t>
            </w:r>
          </w:p>
        </w:tc>
        <w:tc>
          <w:tcPr>
            <w:tcW w:w="4408" w:type="dxa"/>
          </w:tcPr>
          <w:p w:rsidR="00B8144E" w:rsidRPr="00A56383"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w:t>
            </w:r>
            <w:r w:rsidRPr="00A56383">
              <w:rPr>
                <w:rFonts w:ascii="Times New Roman" w:hAnsi="Times New Roman" w:cs="Times New Roman"/>
                <w:sz w:val="20"/>
                <w:szCs w:val="20"/>
                <w:lang w:val="en-GB"/>
              </w:rPr>
              <w:t xml:space="preserve">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w:t>
            </w:r>
            <w:r w:rsidR="00A56383">
              <w:rPr>
                <w:rFonts w:ascii="Times New Roman" w:hAnsi="Times New Roman" w:cs="Times New Roman"/>
                <w:sz w:val="20"/>
                <w:szCs w:val="20"/>
                <w:lang w:val="en-GB"/>
              </w:rPr>
              <w:t>8</w:t>
            </w:r>
            <w:r w:rsidRPr="00A56383">
              <w:rPr>
                <w:rFonts w:ascii="Times New Roman" w:hAnsi="Times New Roman" w:cs="Times New Roman"/>
                <w:sz w:val="20"/>
                <w:szCs w:val="20"/>
                <w:lang w:val="en-GB"/>
              </w:rPr>
              <w:t>.0% (exclusive).</w:t>
            </w:r>
          </w:p>
          <w:p w:rsidR="00B8144E" w:rsidRPr="00A56383" w:rsidRDefault="00B8144E">
            <w:pPr>
              <w:rPr>
                <w:rFonts w:ascii="Times New Roman" w:hAnsi="Times New Roman" w:cs="Times New Roman"/>
                <w:sz w:val="20"/>
                <w:szCs w:val="20"/>
                <w:lang w:val="en-GB"/>
              </w:rPr>
            </w:pPr>
          </w:p>
        </w:tc>
      </w:tr>
    </w:tbl>
    <w:p w:rsidR="00641969" w:rsidRPr="00B8144E" w:rsidRDefault="00641969">
      <w:pPr>
        <w:rPr>
          <w:rFonts w:ascii="Times New Roman" w:hAnsi="Times New Roman" w:cs="Times New Roman"/>
          <w:sz w:val="20"/>
          <w:szCs w:val="20"/>
          <w:lang w:val="en-GB"/>
        </w:rPr>
      </w:pPr>
    </w:p>
    <w:sectPr w:rsidR="00641969" w:rsidRPr="00B8144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47E" w:rsidRDefault="00DB347E" w:rsidP="00DB347E">
      <w:pPr>
        <w:spacing w:after="0" w:line="240" w:lineRule="auto"/>
      </w:pPr>
      <w:r>
        <w:separator/>
      </w:r>
    </w:p>
  </w:endnote>
  <w:endnote w:type="continuationSeparator" w:id="0">
    <w:p w:rsidR="00DB347E" w:rsidRDefault="00DB347E" w:rsidP="00DB3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000000000000000"/>
    <w:charset w:val="00"/>
    <w:family w:val="roman"/>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47E" w:rsidRDefault="00DB347E" w:rsidP="00DB347E">
      <w:pPr>
        <w:spacing w:after="0" w:line="240" w:lineRule="auto"/>
      </w:pPr>
      <w:r>
        <w:separator/>
      </w:r>
    </w:p>
  </w:footnote>
  <w:footnote w:type="continuationSeparator" w:id="0">
    <w:p w:rsidR="00DB347E" w:rsidRDefault="00DB347E" w:rsidP="00DB347E">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17DF9"/>
    <w:rsid w:val="00020FC6"/>
    <w:rsid w:val="000518CB"/>
    <w:rsid w:val="000B171A"/>
    <w:rsid w:val="000C4841"/>
    <w:rsid w:val="001165B1"/>
    <w:rsid w:val="00122A65"/>
    <w:rsid w:val="001248FD"/>
    <w:rsid w:val="0019474E"/>
    <w:rsid w:val="001E7926"/>
    <w:rsid w:val="002160CC"/>
    <w:rsid w:val="002626D9"/>
    <w:rsid w:val="00313545"/>
    <w:rsid w:val="003B1AF2"/>
    <w:rsid w:val="003D4E26"/>
    <w:rsid w:val="003F3DCC"/>
    <w:rsid w:val="00406DA1"/>
    <w:rsid w:val="00447703"/>
    <w:rsid w:val="004D3DBE"/>
    <w:rsid w:val="005471D4"/>
    <w:rsid w:val="00576766"/>
    <w:rsid w:val="00583F36"/>
    <w:rsid w:val="00587A9E"/>
    <w:rsid w:val="005A05CE"/>
    <w:rsid w:val="005D3A88"/>
    <w:rsid w:val="005D5193"/>
    <w:rsid w:val="005F3FB7"/>
    <w:rsid w:val="00634FB1"/>
    <w:rsid w:val="00641969"/>
    <w:rsid w:val="006420C4"/>
    <w:rsid w:val="00646F60"/>
    <w:rsid w:val="00673EE7"/>
    <w:rsid w:val="007E0D63"/>
    <w:rsid w:val="0083428C"/>
    <w:rsid w:val="00863A87"/>
    <w:rsid w:val="008705D5"/>
    <w:rsid w:val="00875A11"/>
    <w:rsid w:val="008D3289"/>
    <w:rsid w:val="00975410"/>
    <w:rsid w:val="00975442"/>
    <w:rsid w:val="009A0EB2"/>
    <w:rsid w:val="009D1116"/>
    <w:rsid w:val="009D573F"/>
    <w:rsid w:val="009F4C8D"/>
    <w:rsid w:val="00A4041B"/>
    <w:rsid w:val="00A56383"/>
    <w:rsid w:val="00A569C4"/>
    <w:rsid w:val="00A6596A"/>
    <w:rsid w:val="00A737E7"/>
    <w:rsid w:val="00AB7514"/>
    <w:rsid w:val="00AD04FC"/>
    <w:rsid w:val="00AE2123"/>
    <w:rsid w:val="00B8144E"/>
    <w:rsid w:val="00BD7FD4"/>
    <w:rsid w:val="00C16D55"/>
    <w:rsid w:val="00C64659"/>
    <w:rsid w:val="00C71AC4"/>
    <w:rsid w:val="00C80D2D"/>
    <w:rsid w:val="00CA2C47"/>
    <w:rsid w:val="00CB4D9C"/>
    <w:rsid w:val="00CC017B"/>
    <w:rsid w:val="00D04CBF"/>
    <w:rsid w:val="00D4609E"/>
    <w:rsid w:val="00DB347E"/>
    <w:rsid w:val="00DF5603"/>
    <w:rsid w:val="00E52D75"/>
    <w:rsid w:val="00FF10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 w:type="paragraph" w:styleId="Header">
    <w:name w:val="header"/>
    <w:basedOn w:val="Normal"/>
    <w:link w:val="HeaderChar"/>
    <w:uiPriority w:val="99"/>
    <w:unhideWhenUsed/>
    <w:rsid w:val="00DB3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47E"/>
  </w:style>
  <w:style w:type="paragraph" w:styleId="Footer">
    <w:name w:val="footer"/>
    <w:basedOn w:val="Normal"/>
    <w:link w:val="FooterChar"/>
    <w:uiPriority w:val="99"/>
    <w:unhideWhenUsed/>
    <w:rsid w:val="00DB3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4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 w:type="paragraph" w:styleId="Header">
    <w:name w:val="header"/>
    <w:basedOn w:val="Normal"/>
    <w:link w:val="HeaderChar"/>
    <w:uiPriority w:val="99"/>
    <w:unhideWhenUsed/>
    <w:rsid w:val="00DB3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47E"/>
  </w:style>
  <w:style w:type="paragraph" w:styleId="Footer">
    <w:name w:val="footer"/>
    <w:basedOn w:val="Normal"/>
    <w:link w:val="FooterChar"/>
    <w:uiPriority w:val="99"/>
    <w:unhideWhenUsed/>
    <w:rsid w:val="00DB3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5212</Characters>
  <Application>Microsoft Office Word</Application>
  <DocSecurity>0</DocSecurity>
  <Lines>43</Lines>
  <Paragraphs>12</Paragraphs>
  <ScaleCrop>false</ScaleCrop>
  <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2015-07-02T23:38:00Z</dcterms:created>
  <dcterms:modified xsi:type="dcterms:W3CDTF">2015-07-02T23:38:00Z</dcterms:modified>
</cp:coreProperties>
</file>